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3A502C59" w:rsidR="000B299A" w:rsidRPr="00DA2C52" w:rsidRDefault="000B299A" w:rsidP="000B299A">
      <w:pPr>
        <w:spacing w:line="280" w:lineRule="atLeast"/>
        <w:rPr>
          <w:szCs w:val="20"/>
        </w:rPr>
      </w:pPr>
      <w:r>
        <w:rPr>
          <w:szCs w:val="20"/>
        </w:rPr>
        <w:t>Z</w:t>
      </w:r>
      <w:r w:rsidRPr="00DA2C52">
        <w:rPr>
          <w:szCs w:val="20"/>
        </w:rPr>
        <w:t>astoupená:</w:t>
      </w:r>
      <w:del w:id="0" w:author="Autor">
        <w:r w:rsidRPr="00DA2C52" w:rsidDel="00106E1A">
          <w:rPr>
            <w:szCs w:val="20"/>
          </w:rPr>
          <w:delText xml:space="preserve"> </w:delText>
        </w:r>
        <w:r w:rsidDel="00106E1A">
          <w:rPr>
            <w:szCs w:val="20"/>
          </w:rPr>
          <w:delText>Ing. Zdeňkem Bauerem, předsedou představenstva a</w:delText>
        </w:r>
      </w:del>
      <w:r>
        <w:rPr>
          <w:szCs w:val="20"/>
        </w:rPr>
        <w:t xml:space="preserve"> Ing. Pavlem Čadou, Ph.D., místopředsedou představenstva</w:t>
      </w:r>
      <w:ins w:id="1" w:author="Autor">
        <w:r w:rsidR="008A2F58">
          <w:rPr>
            <w:szCs w:val="20"/>
          </w:rPr>
          <w:t xml:space="preserve"> a Ing. Davidem Šafářem, členem představenstva</w:t>
        </w:r>
      </w:ins>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598C09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2"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Chammeleon</w:t>
      </w:r>
      <w:r w:rsidRPr="001862B2">
        <w:rPr>
          <w:rFonts w:cs="Arial"/>
          <w:b/>
          <w:szCs w:val="20"/>
        </w:rPr>
        <w:t>“</w:t>
      </w:r>
      <w:bookmarkEnd w:id="2"/>
      <w:r w:rsidRPr="009B4D70">
        <w:rPr>
          <w:rFonts w:cs="Arial"/>
          <w:b/>
          <w:bCs/>
          <w:iCs/>
          <w:szCs w:val="20"/>
        </w:rPr>
        <w:t xml:space="preserve"> </w:t>
      </w:r>
      <w:r w:rsidR="00F6190B" w:rsidRPr="00C43B57">
        <w:rPr>
          <w:rFonts w:cs="Arial"/>
          <w:b/>
          <w:bCs/>
          <w:highlight w:val="lightGray"/>
        </w:rPr>
        <w:t xml:space="preserve">Část B: </w:t>
      </w:r>
      <w:r w:rsidR="00F6190B" w:rsidRPr="00C43B57">
        <w:rPr>
          <w:rFonts w:cs="Arial"/>
          <w:b/>
          <w:bCs/>
          <w:szCs w:val="20"/>
          <w:highlight w:val="lightGray"/>
        </w:rPr>
        <w:t>Elektroměry třífázové s komunikací point-to-point s technologií LTE kategorie 1</w:t>
      </w:r>
      <w:r w:rsidR="00F6190B" w:rsidRPr="00EB0D04" w:rsidDel="00F6190B">
        <w:rPr>
          <w:rFonts w:cs="Arial"/>
          <w:b/>
          <w:bCs/>
          <w:highlight w:val="lightGray"/>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6132E54D" w14:textId="77777777" w:rsidR="00EF60A6" w:rsidDel="00E72E14" w:rsidRDefault="0012113D" w:rsidP="00EF60A6">
      <w:pPr>
        <w:jc w:val="both"/>
        <w:rPr>
          <w:ins w:id="3" w:author="Autor"/>
          <w:del w:id="4" w:author="Autor"/>
          <w:rFonts w:cs="Arial"/>
          <w:bCs/>
          <w:iCs/>
          <w:szCs w:val="20"/>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ins w:id="5" w:author="Autor">
        <w:r w:rsidR="00EF60A6">
          <w:rPr>
            <w:rFonts w:cs="Arial"/>
            <w:bCs/>
            <w:iCs/>
            <w:szCs w:val="20"/>
          </w:rPr>
          <w:t xml:space="preserve"> </w:t>
        </w:r>
      </w:ins>
    </w:p>
    <w:p w14:paraId="441D169A" w14:textId="2E78892A" w:rsidR="00EF60A6" w:rsidRDefault="00EF60A6" w:rsidP="00EF60A6">
      <w:pPr>
        <w:jc w:val="both"/>
        <w:rPr>
          <w:ins w:id="6" w:author="Autor"/>
          <w:rFonts w:cs="Arial"/>
          <w:color w:val="000000" w:themeColor="text1"/>
          <w:shd w:val="clear" w:color="auto" w:fill="FFFFFF"/>
        </w:rPr>
      </w:pPr>
      <w:ins w:id="7" w:author="Autor">
        <w:r>
          <w:rPr>
            <w:rFonts w:cs="Arial"/>
            <w:bCs/>
            <w:iCs/>
            <w:szCs w:val="20"/>
          </w:rPr>
          <w:t xml:space="preserve">Nad rámec této technické specifikace se </w:t>
        </w:r>
        <w:r>
          <w:t>p</w:t>
        </w:r>
        <w:r w:rsidRPr="00DD5A48">
          <w:t>rodávající zavazuje</w:t>
        </w:r>
        <w:r>
          <w:t>, že</w:t>
        </w:r>
        <w:r w:rsidRPr="00DD5A48">
          <w:t xml:space="preserve"> </w:t>
        </w:r>
        <w:r w:rsidRPr="00B103A5">
          <w:rPr>
            <w:rFonts w:cs="Arial"/>
            <w:color w:val="000000" w:themeColor="text1"/>
            <w:shd w:val="clear" w:color="auto" w:fill="FFFFFF"/>
          </w:rPr>
          <w:t xml:space="preserve">při realizaci této </w:t>
        </w:r>
        <w:r>
          <w:rPr>
            <w:rFonts w:cs="Arial"/>
            <w:color w:val="000000" w:themeColor="text1"/>
            <w:shd w:val="clear" w:color="auto" w:fill="FFFFFF"/>
          </w:rPr>
          <w:t>smlouvy, zejména při dodávce elektroměrů,</w:t>
        </w:r>
        <w:r w:rsidRPr="00B103A5">
          <w:rPr>
            <w:rFonts w:cs="Arial"/>
            <w:color w:val="000000" w:themeColor="text1"/>
            <w:shd w:val="clear" w:color="auto" w:fill="FFFFFF"/>
          </w:rPr>
          <w:t xml:space="preserve"> </w:t>
        </w:r>
        <w:r>
          <w:rPr>
            <w:rFonts w:cs="Arial"/>
            <w:color w:val="000000" w:themeColor="text1"/>
            <w:shd w:val="clear" w:color="auto" w:fill="FFFFFF"/>
          </w:rPr>
          <w:t>nepoužije</w:t>
        </w:r>
        <w:r w:rsidRPr="00577645" w:rsidDel="00577645">
          <w:rPr>
            <w:rFonts w:cs="Arial"/>
            <w:color w:val="000000" w:themeColor="text1"/>
            <w:shd w:val="clear" w:color="auto" w:fill="FFFFFF"/>
          </w:rPr>
          <w:t xml:space="preserve"> </w:t>
        </w:r>
        <w:r>
          <w:rPr>
            <w:rFonts w:cs="Arial"/>
            <w:color w:val="000000" w:themeColor="text1"/>
            <w:shd w:val="clear" w:color="auto" w:fill="FFFFFF"/>
          </w:rPr>
          <w:t xml:space="preserve">takové </w:t>
        </w:r>
        <w:r w:rsidRPr="00B103A5">
          <w:rPr>
            <w:rFonts w:cs="Arial"/>
            <w:color w:val="000000" w:themeColor="text1"/>
            <w:shd w:val="clear" w:color="auto" w:fill="FFFFFF"/>
          </w:rPr>
          <w:t>technické nebo programové prostředky</w:t>
        </w:r>
        <w:r>
          <w:rPr>
            <w:rFonts w:cs="Arial"/>
            <w:color w:val="000000" w:themeColor="text1"/>
            <w:shd w:val="clear" w:color="auto" w:fill="FFFFFF"/>
          </w:rPr>
          <w:t xml:space="preserve">, které mohou ovlivnit </w:t>
        </w:r>
        <w:r w:rsidRPr="0078069A">
          <w:rPr>
            <w:rFonts w:cs="Arial"/>
            <w:color w:val="000000" w:themeColor="text1"/>
            <w:shd w:val="clear" w:color="auto" w:fill="FFFFFF"/>
          </w:rPr>
          <w:t xml:space="preserve">bezpečnost </w:t>
        </w:r>
        <w:r>
          <w:rPr>
            <w:rFonts w:cs="Arial"/>
            <w:color w:val="000000" w:themeColor="text1"/>
            <w:shd w:val="clear" w:color="auto" w:fill="FFFFFF"/>
          </w:rPr>
          <w:t xml:space="preserve">(důvěrnost, integritu nebo dostupnost), zejména: </w:t>
        </w:r>
      </w:ins>
    </w:p>
    <w:p w14:paraId="2AF8FBAC" w14:textId="77777777" w:rsidR="00EF60A6" w:rsidRDefault="00EF60A6" w:rsidP="00EF60A6">
      <w:pPr>
        <w:pStyle w:val="Odstavecseseznamem"/>
        <w:numPr>
          <w:ilvl w:val="0"/>
          <w:numId w:val="39"/>
        </w:numPr>
        <w:spacing w:after="200" w:line="276" w:lineRule="auto"/>
        <w:contextualSpacing/>
        <w:jc w:val="both"/>
        <w:rPr>
          <w:ins w:id="8" w:author="Autor"/>
          <w:rFonts w:cs="Arial"/>
          <w:color w:val="000000" w:themeColor="text1"/>
          <w:shd w:val="clear" w:color="auto" w:fill="FFFFFF"/>
        </w:rPr>
      </w:pPr>
      <w:ins w:id="9" w:author="Auto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ins>
    </w:p>
    <w:p w14:paraId="2CDBB447" w14:textId="77777777" w:rsidR="00EF60A6" w:rsidRDefault="00EF60A6" w:rsidP="00EF60A6">
      <w:pPr>
        <w:pStyle w:val="Odstavecseseznamem"/>
        <w:numPr>
          <w:ilvl w:val="0"/>
          <w:numId w:val="39"/>
        </w:numPr>
        <w:spacing w:line="276" w:lineRule="auto"/>
        <w:contextualSpacing/>
        <w:jc w:val="both"/>
        <w:rPr>
          <w:ins w:id="10" w:author="Autor"/>
          <w:rFonts w:cs="Arial"/>
          <w:color w:val="000000" w:themeColor="text1"/>
          <w:shd w:val="clear" w:color="auto" w:fill="FFFFFF"/>
        </w:rPr>
      </w:pPr>
      <w:ins w:id="11" w:author="Auto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ins>
    </w:p>
    <w:p w14:paraId="0099B540" w14:textId="79FB4A81" w:rsidR="00AC1FE7" w:rsidRPr="00EF60A6" w:rsidRDefault="00EF60A6" w:rsidP="00E32005">
      <w:pPr>
        <w:widowControl w:val="0"/>
        <w:suppressAutoHyphens/>
        <w:spacing w:after="120" w:line="280" w:lineRule="atLeast"/>
        <w:jc w:val="both"/>
      </w:pPr>
      <w:ins w:id="12" w:author="Auto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ins>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3"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3"/>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1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15" w:name="_Hlk528058212"/>
      <w:bookmarkEnd w:id="1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1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w:t>
      </w:r>
      <w:proofErr w:type="gramStart"/>
      <w:r w:rsidR="007B5E73" w:rsidRPr="007B5E73">
        <w:rPr>
          <w:rFonts w:cs="Arial"/>
          <w:szCs w:val="20"/>
        </w:rPr>
        <w:t xml:space="preserve">3 </w:t>
      </w:r>
      <w:r w:rsidRPr="007B5E73">
        <w:rPr>
          <w:rFonts w:cs="Arial"/>
          <w:szCs w:val="20"/>
        </w:rPr>
        <w:t xml:space="preserve"> kupujícím</w:t>
      </w:r>
      <w:proofErr w:type="gramEnd"/>
      <w:r w:rsidRPr="007B5E73">
        <w:rPr>
          <w:rFonts w:cs="Arial"/>
          <w:szCs w:val="20"/>
        </w:rPr>
        <w:t xml:space="preserve">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2A640F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w:t>
      </w:r>
      <w:proofErr w:type="gramStart"/>
      <w:r w:rsidRPr="008439F8">
        <w:rPr>
          <w:rFonts w:cs="Arial"/>
          <w:szCs w:val="20"/>
        </w:rPr>
        <w:t>stranami .</w:t>
      </w:r>
      <w:proofErr w:type="gramEnd"/>
      <w:r w:rsidRPr="008439F8">
        <w:rPr>
          <w:rFonts w:cs="Arial"/>
          <w:szCs w:val="20"/>
        </w:rPr>
        <w:t xml:space="preserve">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ins w:id="16" w:author="Autor">
        <w:r w:rsidR="00825AA8" w:rsidRPr="00796317">
          <w:t>Nová jednotková cena pak bude platná a účinná k prvnímu dni měsíce následujícího po měsíci ve kterém byl požadavek akceptován</w:t>
        </w:r>
        <w:r w:rsidR="00EF60A6">
          <w:rPr>
            <w:rFonts w:cs="Arial"/>
            <w:szCs w:val="20"/>
          </w:rPr>
          <w:t>.</w:t>
        </w:r>
      </w:ins>
      <w:del w:id="17" w:author="Autor">
        <w:r w:rsidRPr="008439F8" w:rsidDel="00EF60A6">
          <w:rPr>
            <w:rFonts w:cs="Arial"/>
            <w:szCs w:val="20"/>
          </w:rPr>
          <w:delText xml:space="preserve"> </w:delText>
        </w:r>
      </w:del>
      <w:ins w:id="18" w:author="Autor">
        <w:r w:rsidR="007A4132">
          <w:rPr>
            <w:rFonts w:cs="Arial"/>
            <w:szCs w:val="20"/>
          </w:rPr>
          <w:t xml:space="preserve"> </w:t>
        </w:r>
        <w:r w:rsidR="007A4132">
          <w:t>Úprava ceny musí být prodávajícím kupujícímu písemně oznámena.</w:t>
        </w:r>
      </w:ins>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9"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19"/>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20"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w:t>
      </w:r>
      <w:proofErr w:type="gramStart"/>
      <w:r w:rsidR="0082362C" w:rsidRPr="00391D8A">
        <w:rPr>
          <w:rFonts w:ascii="Arial" w:hAnsi="Arial" w:cs="Arial"/>
          <w:sz w:val="20"/>
          <w:szCs w:val="20"/>
          <w:lang w:eastAsia="en-US"/>
        </w:rPr>
        <w:t xml:space="preserve">% </w:t>
      </w:r>
      <w:r w:rsidR="000922F2" w:rsidRPr="00587CD3">
        <w:rPr>
          <w:rFonts w:ascii="Arial" w:hAnsi="Arial" w:cs="Arial"/>
          <w:sz w:val="20"/>
          <w:szCs w:val="20"/>
          <w:lang w:eastAsia="en-US"/>
        </w:rPr>
        <w:t xml:space="preserve"> celkového</w:t>
      </w:r>
      <w:proofErr w:type="gramEnd"/>
      <w:r w:rsidR="000922F2" w:rsidRPr="00587CD3">
        <w:rPr>
          <w:rFonts w:ascii="Arial" w:hAnsi="Arial" w:cs="Arial"/>
          <w:sz w:val="20"/>
          <w:szCs w:val="20"/>
          <w:lang w:eastAsia="en-US"/>
        </w:rPr>
        <w:t xml:space="preserve">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20"/>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proofErr w:type="gramStart"/>
      <w:r w:rsidRPr="00587CD3">
        <w:rPr>
          <w:rFonts w:cs="Arial"/>
          <w:szCs w:val="20"/>
        </w:rPr>
        <w:t>16ti</w:t>
      </w:r>
      <w:proofErr w:type="gramEnd"/>
      <w:r w:rsidRPr="00587CD3">
        <w:rPr>
          <w:rFonts w:cs="Arial"/>
          <w:szCs w:val="20"/>
        </w:rPr>
        <w:t xml:space="preserve">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 xml:space="preserve">Převzetí zboží kupujícím závisí na výsledku </w:t>
      </w:r>
      <w:proofErr w:type="gramStart"/>
      <w:r w:rsidRPr="00853302">
        <w:rPr>
          <w:rFonts w:ascii="Arial" w:hAnsi="Arial" w:cs="Arial"/>
          <w:sz w:val="20"/>
          <w:szCs w:val="20"/>
          <w:lang w:eastAsia="en-US"/>
        </w:rPr>
        <w:t>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w:t>
      </w:r>
      <w:proofErr w:type="gramEnd"/>
      <w:r w:rsidRPr="00853302">
        <w:rPr>
          <w:rFonts w:ascii="Arial" w:hAnsi="Arial" w:cs="Arial"/>
          <w:sz w:val="20"/>
          <w:szCs w:val="20"/>
          <w:lang w:eastAsia="en-US"/>
        </w:rPr>
        <w:t xml:space="preserve">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ins w:id="21" w:author="Auto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ins w:id="22" w:author="Autor"/>
          <w:rFonts w:ascii="Arial" w:hAnsi="Arial" w:cs="Arial"/>
          <w:sz w:val="20"/>
          <w:szCs w:val="20"/>
          <w:lang w:eastAsia="en-US"/>
        </w:rPr>
      </w:pPr>
      <w:ins w:id="23" w:author="Auto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ins>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24"/>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5"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26"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26"/>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25"/>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ins w:id="27" w:author="Autor"/>
          <w:rFonts w:cs="Arial"/>
          <w:szCs w:val="20"/>
        </w:rPr>
      </w:pPr>
      <w:bookmarkStart w:id="28" w:name="_Ref398627332"/>
      <w:bookmarkStart w:id="29"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w:t>
      </w:r>
      <w:proofErr w:type="gramStart"/>
      <w:r w:rsidR="00F11431" w:rsidRPr="00F65C45">
        <w:rPr>
          <w:rFonts w:cs="Arial"/>
          <w:szCs w:val="20"/>
        </w:rPr>
        <w:t xml:space="preserve">Smlouvy </w:t>
      </w:r>
      <w:r w:rsidR="003316D0" w:rsidRPr="00F65C45">
        <w:rPr>
          <w:rFonts w:cs="Arial"/>
          <w:szCs w:val="20"/>
        </w:rPr>
        <w:t>,</w:t>
      </w:r>
      <w:proofErr w:type="gramEnd"/>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28"/>
      <w:r w:rsidR="003316D0" w:rsidRPr="00F65C45">
        <w:rPr>
          <w:rFonts w:cs="Arial"/>
          <w:szCs w:val="20"/>
        </w:rPr>
        <w:t>);</w:t>
      </w:r>
      <w:bookmarkEnd w:id="29"/>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ins w:id="30" w:author="Autor"/>
          <w:rFonts w:cs="Arial"/>
          <w:szCs w:val="20"/>
        </w:rPr>
      </w:pPr>
      <w:bookmarkStart w:id="31" w:name="_Hlk104899422"/>
      <w:ins w:id="32" w:author="Autor">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ins>
    </w:p>
    <w:p w14:paraId="42C81DAE" w14:textId="00BC1ED7" w:rsidR="00013115" w:rsidRPr="00664041" w:rsidDel="00B9753D" w:rsidRDefault="00EF60A6" w:rsidP="00B9753D">
      <w:pPr>
        <w:numPr>
          <w:ilvl w:val="0"/>
          <w:numId w:val="11"/>
        </w:numPr>
        <w:tabs>
          <w:tab w:val="clear" w:pos="340"/>
          <w:tab w:val="num" w:pos="426"/>
        </w:tabs>
        <w:spacing w:after="120" w:line="280" w:lineRule="atLeast"/>
        <w:ind w:left="426" w:hanging="426"/>
        <w:jc w:val="both"/>
        <w:rPr>
          <w:ins w:id="33" w:author="Autor"/>
          <w:del w:id="34" w:author="Autor"/>
          <w:rFonts w:cs="Arial"/>
          <w:szCs w:val="20"/>
        </w:rPr>
      </w:pPr>
      <w:ins w:id="35" w:author="Autor">
        <w:r w:rsidRPr="00D91DDE">
          <w:rPr>
            <w:rFonts w:cs="Arial"/>
            <w:szCs w:val="20"/>
          </w:rPr>
          <w:t>Pokud prodávající poruš</w:t>
        </w:r>
        <w:r w:rsidRPr="00E32005">
          <w:rPr>
            <w:rFonts w:cs="Arial"/>
            <w:szCs w:val="20"/>
          </w:rPr>
          <w:t>í povinnost uloženou mu podle poslední věty odst. 2 čl. I. smlouvy nebo u</w:t>
        </w:r>
        <w:del w:id="36" w:author="Autor">
          <w:r w:rsidR="000F48E7" w:rsidRPr="00F6190B" w:rsidDel="00EF60A6">
            <w:rPr>
              <w:rFonts w:cs="Arial"/>
              <w:szCs w:val="20"/>
            </w:rPr>
            <w:delText>U</w:delText>
          </w:r>
        </w:del>
        <w:r w:rsidR="000F48E7" w:rsidRPr="00F6190B">
          <w:rPr>
            <w:rFonts w:cs="Arial"/>
            <w:szCs w:val="20"/>
          </w:rPr>
          <w:t>káže-li se</w:t>
        </w:r>
        <w:r w:rsidR="003220BC" w:rsidRPr="00F6190B">
          <w:rPr>
            <w:rFonts w:cs="Arial"/>
            <w:szCs w:val="20"/>
          </w:rPr>
          <w:t>, že</w:t>
        </w:r>
        <w:r w:rsidR="00ED3ABE" w:rsidRPr="00F6190B">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del w:id="37" w:author="Autor">
          <w:r w:rsidR="00013115" w:rsidRPr="00013115" w:rsidDel="0027781E">
            <w:rPr>
              <w:rFonts w:cs="Arial"/>
              <w:szCs w:val="20"/>
            </w:rPr>
            <w:delText>,</w:delText>
          </w:r>
        </w:del>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del w:id="38" w:author="Autor">
          <w:r w:rsidR="003220BC" w:rsidDel="00EF60A6">
            <w:rPr>
              <w:rFonts w:cs="Arial"/>
              <w:szCs w:val="20"/>
            </w:rPr>
            <w:delText xml:space="preserve"> </w:delText>
          </w:r>
        </w:del>
        <w:r w:rsidR="003220BC" w:rsidRPr="00D91DDE">
          <w:rPr>
            <w:rFonts w:cs="Arial"/>
            <w:szCs w:val="20"/>
          </w:rPr>
          <w:t xml:space="preserve">má kupující právo na smluvní pokutu ve výši </w:t>
        </w:r>
        <w:proofErr w:type="gramStart"/>
        <w:r w:rsidR="003220BC" w:rsidRPr="00D91DDE">
          <w:rPr>
            <w:rFonts w:cs="Arial"/>
            <w:szCs w:val="20"/>
          </w:rPr>
          <w:t>50</w:t>
        </w:r>
        <w:r w:rsidR="00ED3ABE" w:rsidRPr="00E32005">
          <w:rPr>
            <w:rFonts w:cs="Arial"/>
            <w:szCs w:val="20"/>
          </w:rPr>
          <w:t>0</w:t>
        </w:r>
        <w:r w:rsidR="003220BC" w:rsidRPr="00DF0195">
          <w:rPr>
            <w:rFonts w:cs="Arial"/>
            <w:szCs w:val="20"/>
          </w:rPr>
          <w:t>.000,-</w:t>
        </w:r>
        <w:proofErr w:type="gramEnd"/>
        <w:r w:rsidR="003220BC" w:rsidRPr="00DF0195">
          <w:rPr>
            <w:rFonts w:cs="Arial"/>
            <w:szCs w:val="20"/>
          </w:rPr>
          <w:t xml:space="preserve"> Kč za každý takový případ</w:t>
        </w:r>
        <w:r w:rsidRPr="00DF0195">
          <w:rPr>
            <w:rFonts w:cs="Arial"/>
            <w:szCs w:val="20"/>
          </w:rPr>
          <w:t xml:space="preserve"> porušení</w:t>
        </w:r>
        <w:r w:rsidR="003220BC" w:rsidRPr="00E47257">
          <w:rPr>
            <w:rFonts w:cs="Arial"/>
            <w:szCs w:val="20"/>
          </w:rPr>
          <w:t>.</w:t>
        </w:r>
      </w:ins>
    </w:p>
    <w:p w14:paraId="1F039E26" w14:textId="77777777" w:rsidR="00013115" w:rsidRPr="00B9753D" w:rsidDel="00B9753D" w:rsidRDefault="00013115" w:rsidP="007E4B6B">
      <w:pPr>
        <w:numPr>
          <w:ilvl w:val="0"/>
          <w:numId w:val="11"/>
        </w:numPr>
        <w:tabs>
          <w:tab w:val="clear" w:pos="340"/>
          <w:tab w:val="num" w:pos="426"/>
        </w:tabs>
        <w:spacing w:after="120" w:line="280" w:lineRule="atLeast"/>
        <w:ind w:left="426" w:hanging="426"/>
        <w:jc w:val="both"/>
        <w:rPr>
          <w:ins w:id="39" w:author="Autor"/>
          <w:del w:id="40" w:author="Autor"/>
          <w:rFonts w:cs="Arial"/>
          <w:szCs w:val="20"/>
        </w:rPr>
      </w:pPr>
    </w:p>
    <w:bookmarkEnd w:id="31"/>
    <w:p w14:paraId="016EF5D9" w14:textId="77777777" w:rsidR="007A4132" w:rsidRPr="00F65C45" w:rsidRDefault="007A4132" w:rsidP="00DF0195">
      <w:pPr>
        <w:numPr>
          <w:ilvl w:val="0"/>
          <w:numId w:val="11"/>
        </w:numPr>
        <w:tabs>
          <w:tab w:val="clear" w:pos="340"/>
          <w:tab w:val="num" w:pos="426"/>
        </w:tabs>
        <w:spacing w:after="120" w:line="280" w:lineRule="atLeast"/>
        <w:ind w:left="426" w:hanging="426"/>
        <w:jc w:val="both"/>
        <w:rPr>
          <w:rFonts w:cs="Arial"/>
          <w:szCs w:val="20"/>
        </w:rPr>
      </w:pPr>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lastRenderedPageBreak/>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41" w:name="_Hlk528159459"/>
      <w:r w:rsidRPr="0079160D">
        <w:lastRenderedPageBreak/>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42" w:name="_Hlk528070105"/>
      <w:bookmarkEnd w:id="4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43" w:name="_Hlk528821022"/>
      <w:r w:rsidR="00B07BC0" w:rsidRPr="00394F98">
        <w:t>Certifikační orgán musí být akreditovaný členský subjekt Evropské spolupráce pro akreditaci (EA</w:t>
      </w:r>
      <w:r w:rsidR="00B07BC0" w:rsidRPr="00BB6981">
        <w:t>).</w:t>
      </w:r>
      <w:bookmarkEnd w:id="4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4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44"/>
    </w:p>
    <w:p w14:paraId="0D6109DD" w14:textId="57FFCCBC" w:rsidR="00B106E0" w:rsidRDefault="00B106E0" w:rsidP="00264E53">
      <w:pPr>
        <w:pStyle w:val="Odstavecseseznamem"/>
        <w:numPr>
          <w:ilvl w:val="0"/>
          <w:numId w:val="6"/>
        </w:numPr>
        <w:spacing w:line="280" w:lineRule="atLeast"/>
        <w:ind w:left="426" w:hanging="426"/>
        <w:jc w:val="both"/>
        <w:rPr>
          <w:ins w:id="45" w:author="Auto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w:t>
      </w:r>
      <w:proofErr w:type="gramStart"/>
      <w:r w:rsidRPr="006C1E8B">
        <w:rPr>
          <w:rFonts w:cs="Arial"/>
          <w:szCs w:val="20"/>
        </w:rPr>
        <w:t xml:space="preserve">kvalifikace - </w:t>
      </w:r>
      <w:r w:rsidR="00365130" w:rsidRPr="006C1E8B">
        <w:rPr>
          <w:rFonts w:cs="Arial"/>
          <w:szCs w:val="20"/>
        </w:rPr>
        <w:t>Smart</w:t>
      </w:r>
      <w:proofErr w:type="gramEnd"/>
      <w:r w:rsidR="00365130" w:rsidRPr="006C1E8B">
        <w:rPr>
          <w:rFonts w:cs="Arial"/>
          <w:szCs w:val="20"/>
        </w:rPr>
        <w:t xml:space="preserve"> </w:t>
      </w:r>
      <w:proofErr w:type="spellStart"/>
      <w:r w:rsidR="00365130" w:rsidRPr="006C1E8B">
        <w:rPr>
          <w:rFonts w:cs="Arial"/>
          <w:szCs w:val="20"/>
        </w:rPr>
        <w:t>metering</w:t>
      </w:r>
      <w:proofErr w:type="spellEnd"/>
      <w:r w:rsidR="00365130" w:rsidRPr="006C1E8B">
        <w:rPr>
          <w:rFonts w:cs="Arial"/>
          <w:szCs w:val="20"/>
        </w:rPr>
        <w:t xml:space="preserve">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4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ins w:id="46" w:author="Autor">
        <w:r w:rsidR="00EF60A6">
          <w:t>;</w:t>
        </w:r>
      </w:ins>
    </w:p>
    <w:p w14:paraId="1F997A68" w14:textId="7E978540" w:rsidR="00664041" w:rsidRPr="002946DC" w:rsidRDefault="00664041" w:rsidP="00E42861">
      <w:pPr>
        <w:numPr>
          <w:ilvl w:val="1"/>
          <w:numId w:val="8"/>
        </w:numPr>
        <w:spacing w:after="120" w:line="276" w:lineRule="auto"/>
        <w:ind w:left="1434" w:hanging="357"/>
        <w:jc w:val="both"/>
        <w:rPr>
          <w:ins w:id="47" w:author="Autor"/>
          <w:rFonts w:cs="Arial"/>
          <w:szCs w:val="20"/>
        </w:rPr>
      </w:pPr>
      <w:r w:rsidRPr="00664041">
        <w:t>prodávajícím předložené doklady nebo tvrzení skutečností, o tom že splňuje podmínky Nařízení Rady EU č. 2022/576, se projeví jako nepravdivé</w:t>
      </w:r>
      <w:ins w:id="48" w:author="Autor">
        <w:r w:rsidR="00EC7A56">
          <w:t>;</w:t>
        </w:r>
      </w:ins>
    </w:p>
    <w:p w14:paraId="4D1A47FD" w14:textId="52B73437" w:rsidR="008142F2" w:rsidRPr="007B0275" w:rsidRDefault="008142F2" w:rsidP="008142F2">
      <w:pPr>
        <w:numPr>
          <w:ilvl w:val="1"/>
          <w:numId w:val="8"/>
        </w:numPr>
        <w:spacing w:after="120" w:line="276" w:lineRule="auto"/>
        <w:ind w:left="1434" w:hanging="357"/>
        <w:jc w:val="both"/>
        <w:rPr>
          <w:ins w:id="49" w:author="Autor"/>
          <w:rFonts w:cs="Arial"/>
          <w:szCs w:val="20"/>
        </w:rPr>
      </w:pPr>
      <w:ins w:id="50" w:author="Autor">
        <w:r w:rsidRPr="00664041">
          <w:t xml:space="preserve">prodávajícím </w:t>
        </w:r>
        <w:r w:rsidR="00EF60A6">
          <w:t>poskytnuté</w:t>
        </w:r>
        <w:r w:rsidRPr="00664041">
          <w:t xml:space="preserve"> </w:t>
        </w:r>
      </w:ins>
      <w:r w:rsidR="00EF60A6">
        <w:t xml:space="preserve">údaje, </w:t>
      </w:r>
      <w:ins w:id="51" w:author="Autor">
        <w:r w:rsidR="00EF60A6">
          <w:t xml:space="preserve">předložené </w:t>
        </w:r>
        <w:r w:rsidRPr="00664041">
          <w:t>doklady nebo tvrzen</w:t>
        </w:r>
        <w:r w:rsidR="00EF60A6">
          <w:t>é</w:t>
        </w:r>
        <w:del w:id="52" w:author="Autor">
          <w:r w:rsidRPr="00664041" w:rsidDel="00EF60A6">
            <w:delText>í</w:delText>
          </w:r>
        </w:del>
        <w:r w:rsidRPr="00664041">
          <w:t xml:space="preserve"> skutečnost</w:t>
        </w:r>
        <w:r w:rsidR="00EF60A6">
          <w:t>i</w:t>
        </w:r>
        <w:del w:id="53" w:author="Autor">
          <w:r w:rsidRPr="00664041" w:rsidDel="00EF60A6">
            <w:delText>í</w:delText>
          </w:r>
          <w:r w:rsidRPr="00664041" w:rsidDel="00E72E14">
            <w:delText>,</w:delText>
          </w:r>
        </w:del>
        <w:r w:rsidRPr="00664041">
          <w:t xml:space="preserve"> o tom</w:t>
        </w:r>
        <w:r w:rsidR="00E72E14">
          <w:t>,</w:t>
        </w:r>
        <w:r w:rsidRPr="00664041">
          <w:t xml:space="preserve"> že splňuje podmínky </w:t>
        </w:r>
        <w:r w:rsidR="00455DF6">
          <w:t>§ 168 odst. 1 ZZVZ</w:t>
        </w:r>
        <w:r w:rsidRPr="00664041">
          <w:t>, se projeví jako nepravdivé</w:t>
        </w:r>
        <w:r>
          <w:t>;</w:t>
        </w:r>
      </w:ins>
    </w:p>
    <w:p w14:paraId="56EFEB14" w14:textId="0DBA717A" w:rsidR="008142F2" w:rsidRPr="00664041" w:rsidDel="008142F2" w:rsidRDefault="00EF60A6" w:rsidP="002946DC">
      <w:pPr>
        <w:numPr>
          <w:ilvl w:val="1"/>
          <w:numId w:val="8"/>
        </w:numPr>
        <w:spacing w:after="120" w:line="276" w:lineRule="auto"/>
        <w:ind w:left="1434" w:hanging="357"/>
        <w:jc w:val="both"/>
        <w:rPr>
          <w:ins w:id="54" w:author="Autor"/>
          <w:del w:id="55" w:author="Autor"/>
          <w:rFonts w:cs="Arial"/>
          <w:szCs w:val="20"/>
        </w:rPr>
      </w:pPr>
      <w:ins w:id="56" w:author="Auto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ins>
    </w:p>
    <w:p w14:paraId="7437939B" w14:textId="77777777" w:rsidR="002946DC" w:rsidRPr="008142F2" w:rsidRDefault="002946DC" w:rsidP="008142F2">
      <w:pPr>
        <w:numPr>
          <w:ilvl w:val="1"/>
          <w:numId w:val="8"/>
        </w:numPr>
        <w:spacing w:after="120" w:line="276" w:lineRule="auto"/>
        <w:ind w:left="1434" w:hanging="357"/>
        <w:jc w:val="both"/>
        <w:rPr>
          <w:rFonts w:cs="Arial"/>
          <w:szCs w:val="20"/>
        </w:rPr>
      </w:pP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57"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57"/>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5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58"/>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ins w:id="59" w:author="Auto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ins w:id="60" w:author="Autor"/>
          <w:rFonts w:ascii="Arial" w:hAnsi="Arial" w:cs="Arial"/>
          <w:b/>
          <w:sz w:val="20"/>
          <w:szCs w:val="20"/>
        </w:rPr>
      </w:pPr>
      <w:ins w:id="61" w:author="Autor">
        <w:r w:rsidRPr="00840034">
          <w:rPr>
            <w:rFonts w:ascii="Arial" w:hAnsi="Arial" w:cs="Arial"/>
            <w:b/>
            <w:sz w:val="20"/>
            <w:szCs w:val="20"/>
          </w:rPr>
          <w:t>Ing. Pavel Čada, Ph.D.</w:t>
        </w:r>
      </w:ins>
    </w:p>
    <w:p w14:paraId="1C6F8DF1" w14:textId="38E3A73B" w:rsidR="00780B01" w:rsidRPr="00053AF7" w:rsidRDefault="005F0998" w:rsidP="005F0998">
      <w:pPr>
        <w:spacing w:line="280" w:lineRule="atLeast"/>
        <w:ind w:left="3545" w:firstLine="709"/>
        <w:rPr>
          <w:rFonts w:cs="Arial"/>
          <w:szCs w:val="20"/>
        </w:rPr>
      </w:pPr>
      <w:ins w:id="62" w:author="Autor">
        <w:r w:rsidRPr="0026578E">
          <w:rPr>
            <w:rFonts w:cs="Arial"/>
            <w:szCs w:val="20"/>
          </w:rPr>
          <w:t>místopředseda představenstva</w:t>
        </w:r>
        <w:r>
          <w:rPr>
            <w:rFonts w:cs="Arial"/>
            <w:szCs w:val="20"/>
          </w:rPr>
          <w:tab/>
        </w:r>
      </w:ins>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ins w:id="63" w:author="Autor">
        <w:r w:rsidR="00A32A19">
          <w:rPr>
            <w:rFonts w:ascii="Arial" w:hAnsi="Arial" w:cs="Arial"/>
            <w:b/>
            <w:sz w:val="20"/>
            <w:szCs w:val="20"/>
          </w:rPr>
          <w:t xml:space="preserve"> David Šafář</w:t>
        </w:r>
      </w:ins>
    </w:p>
    <w:p w14:paraId="5FFB9A57" w14:textId="3E846926" w:rsidR="00327D7B" w:rsidRPr="00DA2C52" w:rsidRDefault="00EC6F1A" w:rsidP="00486E92">
      <w:pPr>
        <w:spacing w:line="280" w:lineRule="atLeast"/>
        <w:ind w:left="3545" w:firstLine="709"/>
        <w:rPr>
          <w:rFonts w:cs="Arial"/>
          <w:szCs w:val="20"/>
        </w:rPr>
      </w:pPr>
      <w:ins w:id="64" w:author="Autor">
        <w:r>
          <w:rPr>
            <w:rFonts w:cs="Arial"/>
            <w:szCs w:val="20"/>
          </w:rPr>
          <w:t xml:space="preserve">člen </w:t>
        </w:r>
      </w:ins>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ins w:id="65" w:author="Autor"/>
        <w:b/>
        <w:sz w:val="18"/>
        <w:szCs w:val="20"/>
      </w:rPr>
    </w:pPr>
    <w:bookmarkStart w:id="66" w:name="_Hlk19711000"/>
    <w:ins w:id="67" w:author="Autor">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ins>
  </w:p>
  <w:p w14:paraId="2D331A5D" w14:textId="77777777" w:rsidR="002A39A5" w:rsidRPr="00C24850" w:rsidRDefault="002A39A5" w:rsidP="002A39A5">
    <w:pPr>
      <w:pStyle w:val="Zhlav"/>
      <w:jc w:val="right"/>
      <w:rPr>
        <w:ins w:id="68" w:author="Autor"/>
        <w:b/>
        <w:sz w:val="18"/>
        <w:szCs w:val="20"/>
        <w:highlight w:val="yellow"/>
      </w:rPr>
    </w:pPr>
    <w:ins w:id="69" w:author="Auto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ins>
  </w:p>
  <w:p w14:paraId="1C87375B" w14:textId="77777777" w:rsidR="002A39A5" w:rsidRDefault="002A39A5" w:rsidP="002A39A5">
    <w:pPr>
      <w:pStyle w:val="Zhlav"/>
      <w:jc w:val="right"/>
      <w:rPr>
        <w:ins w:id="70" w:author="Autor"/>
        <w:b/>
        <w:sz w:val="18"/>
        <w:szCs w:val="20"/>
      </w:rPr>
    </w:pPr>
    <w:ins w:id="71" w:author="Auto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ins>
  </w:p>
  <w:p w14:paraId="0A63622C" w14:textId="77777777" w:rsidR="002A39A5" w:rsidRPr="0044166B" w:rsidRDefault="002A39A5" w:rsidP="002A39A5">
    <w:pPr>
      <w:pStyle w:val="Zhlav"/>
      <w:jc w:val="right"/>
      <w:rPr>
        <w:ins w:id="72" w:author="Autor"/>
        <w:b/>
        <w:sz w:val="18"/>
        <w:szCs w:val="20"/>
        <w:highlight w:val="green"/>
      </w:rPr>
    </w:pPr>
    <w:ins w:id="73" w:author="Auto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ins>
  </w:p>
  <w:bookmarkEnd w:id="66"/>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706444">
    <w:abstractNumId w:val="27"/>
  </w:num>
  <w:num w:numId="2" w16cid:durableId="1581912237">
    <w:abstractNumId w:val="15"/>
  </w:num>
  <w:num w:numId="3" w16cid:durableId="1015616216">
    <w:abstractNumId w:val="10"/>
  </w:num>
  <w:num w:numId="4" w16cid:durableId="1929578819">
    <w:abstractNumId w:val="30"/>
  </w:num>
  <w:num w:numId="5" w16cid:durableId="1669941316">
    <w:abstractNumId w:val="4"/>
  </w:num>
  <w:num w:numId="6" w16cid:durableId="1221018772">
    <w:abstractNumId w:val="24"/>
  </w:num>
  <w:num w:numId="7" w16cid:durableId="459880629">
    <w:abstractNumId w:val="33"/>
  </w:num>
  <w:num w:numId="8" w16cid:durableId="1214657764">
    <w:abstractNumId w:val="22"/>
  </w:num>
  <w:num w:numId="9" w16cid:durableId="881093039">
    <w:abstractNumId w:val="12"/>
  </w:num>
  <w:num w:numId="10" w16cid:durableId="1625185971">
    <w:abstractNumId w:val="7"/>
  </w:num>
  <w:num w:numId="11" w16cid:durableId="1147088669">
    <w:abstractNumId w:val="28"/>
  </w:num>
  <w:num w:numId="12" w16cid:durableId="2104952250">
    <w:abstractNumId w:val="5"/>
  </w:num>
  <w:num w:numId="13" w16cid:durableId="68818955">
    <w:abstractNumId w:val="14"/>
  </w:num>
  <w:num w:numId="14" w16cid:durableId="8588578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822923">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4900106">
    <w:abstractNumId w:val="6"/>
  </w:num>
  <w:num w:numId="17" w16cid:durableId="165488436">
    <w:abstractNumId w:val="8"/>
  </w:num>
  <w:num w:numId="18" w16cid:durableId="1069768639">
    <w:abstractNumId w:val="17"/>
  </w:num>
  <w:num w:numId="19" w16cid:durableId="1544290534">
    <w:abstractNumId w:val="21"/>
  </w:num>
  <w:num w:numId="20" w16cid:durableId="19404264">
    <w:abstractNumId w:val="23"/>
  </w:num>
  <w:num w:numId="21" w16cid:durableId="1602642387">
    <w:abstractNumId w:val="20"/>
  </w:num>
  <w:num w:numId="22" w16cid:durableId="1194924457">
    <w:abstractNumId w:val="34"/>
  </w:num>
  <w:num w:numId="23" w16cid:durableId="203712466">
    <w:abstractNumId w:val="32"/>
  </w:num>
  <w:num w:numId="24" w16cid:durableId="397213979">
    <w:abstractNumId w:val="16"/>
  </w:num>
  <w:num w:numId="25" w16cid:durableId="1285381533">
    <w:abstractNumId w:val="25"/>
  </w:num>
  <w:num w:numId="26" w16cid:durableId="20477543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3955448">
    <w:abstractNumId w:val="36"/>
  </w:num>
  <w:num w:numId="28" w16cid:durableId="1229221480">
    <w:abstractNumId w:val="35"/>
  </w:num>
  <w:num w:numId="29" w16cid:durableId="1610164275">
    <w:abstractNumId w:val="13"/>
  </w:num>
  <w:num w:numId="30" w16cid:durableId="156313097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83370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199715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4959785">
    <w:abstractNumId w:val="9"/>
  </w:num>
  <w:num w:numId="34" w16cid:durableId="1744141980">
    <w:abstractNumId w:val="31"/>
  </w:num>
  <w:num w:numId="35" w16cid:durableId="514538070">
    <w:abstractNumId w:val="18"/>
  </w:num>
  <w:num w:numId="36" w16cid:durableId="9410632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7817738">
    <w:abstractNumId w:val="26"/>
  </w:num>
  <w:num w:numId="38" w16cid:durableId="1116608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889661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190B"/>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2.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54135</Characters>
  <Application>Microsoft Office Word</Application>
  <DocSecurity>0</DocSecurity>
  <Lines>451</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63196</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2022-07-01T07:51:00Z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